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9A9" w:rsidRDefault="001059A9" w:rsidP="00626F7E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:rsidR="00356DA0" w:rsidRDefault="00356DA0" w:rsidP="003320FE">
      <w:pPr>
        <w:jc w:val="center"/>
        <w:rPr>
          <w:rFonts w:ascii="Times New Roman" w:hAnsi="Times New Roman" w:cs="Times New Roman"/>
        </w:rPr>
      </w:pPr>
    </w:p>
    <w:p w:rsidR="00626F7E" w:rsidRPr="00626F7E" w:rsidRDefault="00356DA0" w:rsidP="003320F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4-</w:t>
      </w:r>
      <w:r w:rsidR="00626F7E" w:rsidRPr="00626F7E">
        <w:rPr>
          <w:rFonts w:ascii="Times New Roman" w:hAnsi="Times New Roman" w:cs="Times New Roman"/>
        </w:rPr>
        <w:t xml:space="preserve">Scheda </w:t>
      </w:r>
      <w:r w:rsidR="00027547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GENZIA delle ENTRATE </w:t>
      </w:r>
      <w:r w:rsidR="0002754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027547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ISCOSSIONE</w:t>
      </w:r>
    </w:p>
    <w:tbl>
      <w:tblPr>
        <w:tblStyle w:val="Grigliatabella"/>
        <w:tblW w:w="10031" w:type="dxa"/>
        <w:tblLook w:val="04A0" w:firstRow="1" w:lastRow="0" w:firstColumn="1" w:lastColumn="0" w:noHBand="0" w:noVBand="1"/>
      </w:tblPr>
      <w:tblGrid>
        <w:gridCol w:w="2097"/>
        <w:gridCol w:w="7934"/>
      </w:tblGrid>
      <w:tr w:rsidR="009F5496" w:rsidRPr="005C0E5C" w:rsidTr="00DA67B0">
        <w:tc>
          <w:tcPr>
            <w:tcW w:w="2097" w:type="dxa"/>
          </w:tcPr>
          <w:p w:rsidR="009F5496" w:rsidRPr="005C0E5C" w:rsidRDefault="009F5496" w:rsidP="00626F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ENTE</w:t>
            </w:r>
            <w:r w:rsidR="005C0E5C"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PROPONENTE</w:t>
            </w:r>
          </w:p>
        </w:tc>
        <w:tc>
          <w:tcPr>
            <w:tcW w:w="7934" w:type="dxa"/>
          </w:tcPr>
          <w:p w:rsidR="00626F7E" w:rsidRPr="00102B05" w:rsidRDefault="004B5743" w:rsidP="00027547">
            <w:pPr>
              <w:pStyle w:val="Paragrafoelenco"/>
              <w:ind w:left="1080" w:hanging="48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</w:t>
            </w:r>
            <w:r w:rsidR="00027547">
              <w:rPr>
                <w:rFonts w:ascii="Times New Roman" w:hAnsi="Times New Roman" w:cs="Times New Roman"/>
                <w:i/>
                <w:sz w:val="24"/>
                <w:szCs w:val="24"/>
              </w:rPr>
              <w:t>Agenzia delle entrate-Riscossione</w:t>
            </w:r>
          </w:p>
        </w:tc>
      </w:tr>
      <w:tr w:rsidR="005C0E5C" w:rsidRPr="005C0E5C" w:rsidTr="00DA67B0">
        <w:trPr>
          <w:trHeight w:val="1085"/>
        </w:trPr>
        <w:tc>
          <w:tcPr>
            <w:tcW w:w="2097" w:type="dxa"/>
          </w:tcPr>
          <w:p w:rsidR="005C0E5C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CONTENUTI DELL’OFFERTA FORMATIVA </w:t>
            </w:r>
          </w:p>
        </w:tc>
        <w:tc>
          <w:tcPr>
            <w:tcW w:w="7934" w:type="dxa"/>
          </w:tcPr>
          <w:p w:rsidR="003F40EC" w:rsidRPr="00102B05" w:rsidRDefault="003F40EC" w:rsidP="0032645B">
            <w:pPr>
              <w:pStyle w:val="Paragrafoelenc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B05">
              <w:rPr>
                <w:rFonts w:ascii="Times New Roman" w:hAnsi="Times New Roman" w:cs="Times New Roman"/>
                <w:i/>
                <w:sz w:val="24"/>
                <w:szCs w:val="24"/>
              </w:rPr>
              <w:t>Seminare legalità</w:t>
            </w:r>
          </w:p>
          <w:p w:rsidR="005C0E5C" w:rsidRPr="0032645B" w:rsidRDefault="005C0E5C" w:rsidP="0032645B">
            <w:pPr>
              <w:ind w:left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7547" w:rsidRPr="00D44E87" w:rsidRDefault="005C0E5C" w:rsidP="00D44E87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9903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abstract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 xml:space="preserve">: Il valore e l’importanza della legalità fiscale e, a monte, della legalità in senso più ampio. </w:t>
            </w:r>
            <w:r w:rsidR="00027547">
              <w:rPr>
                <w:rFonts w:ascii="Times New Roman" w:hAnsi="Times New Roman" w:cs="Times New Roman"/>
                <w:sz w:val="24"/>
                <w:szCs w:val="24"/>
              </w:rPr>
              <w:t>Gli articoli 2 e 53 della Costituzione applicati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 xml:space="preserve"> alla vita quotidiana.</w:t>
            </w:r>
            <w:r w:rsidR="00D44E87">
              <w:rPr>
                <w:rFonts w:ascii="Times New Roman" w:hAnsi="Times New Roman" w:cs="Times New Roman"/>
                <w:sz w:val="24"/>
                <w:szCs w:val="24"/>
              </w:rPr>
              <w:t xml:space="preserve"> Il recupero dell’evasione: ruolo e compiti dell’Agenzia dell</w:t>
            </w:r>
            <w:r w:rsidR="002A437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D44E87">
              <w:rPr>
                <w:rFonts w:ascii="Times New Roman" w:hAnsi="Times New Roman" w:cs="Times New Roman"/>
                <w:sz w:val="24"/>
                <w:szCs w:val="24"/>
              </w:rPr>
              <w:t xml:space="preserve"> entrate-Riscossione.</w:t>
            </w:r>
            <w:r w:rsidR="002A4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36D50" w:rsidRDefault="00B36D50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0EC" w:rsidRDefault="009903B8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3E2532">
              <w:rPr>
                <w:rFonts w:ascii="Times New Roman" w:hAnsi="Times New Roman" w:cs="Times New Roman"/>
                <w:b/>
                <w:sz w:val="24"/>
                <w:szCs w:val="24"/>
              </w:rPr>
              <w:t>d</w:t>
            </w:r>
            <w:r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estinatari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3F40EC">
              <w:rPr>
                <w:rFonts w:ascii="Times New Roman" w:hAnsi="Times New Roman" w:cs="Times New Roman"/>
                <w:sz w:val="24"/>
                <w:szCs w:val="24"/>
              </w:rPr>
              <w:t>scuole secondarie di secondo grado</w:t>
            </w:r>
            <w:r w:rsidR="0002754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0E5C" w:rsidRPr="003F40EC" w:rsidRDefault="0032645B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5C0E5C" w:rsidRPr="00592167">
              <w:rPr>
                <w:rFonts w:ascii="Times New Roman" w:hAnsi="Times New Roman" w:cs="Times New Roman"/>
                <w:b/>
                <w:sz w:val="24"/>
                <w:szCs w:val="24"/>
              </w:rPr>
              <w:t>ambito territoriale di riferimento</w:t>
            </w:r>
            <w:r w:rsidR="00990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40EC" w:rsidRPr="003F40EC">
              <w:rPr>
                <w:rFonts w:ascii="Times New Roman" w:hAnsi="Times New Roman" w:cs="Times New Roman"/>
                <w:sz w:val="24"/>
                <w:szCs w:val="24"/>
              </w:rPr>
              <w:t>nazionale</w:t>
            </w:r>
            <w:r w:rsidR="004E5F0E">
              <w:rPr>
                <w:rFonts w:ascii="Times New Roman" w:hAnsi="Times New Roman" w:cs="Times New Roman"/>
                <w:sz w:val="24"/>
                <w:szCs w:val="24"/>
              </w:rPr>
              <w:t>, a esclusione della Sicilia</w:t>
            </w:r>
          </w:p>
          <w:p w:rsidR="005C0E5C" w:rsidRPr="005C0E5C" w:rsidRDefault="005C0E5C" w:rsidP="0032645B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F7E" w:rsidRPr="00356DA0" w:rsidTr="00DA67B0">
        <w:tc>
          <w:tcPr>
            <w:tcW w:w="2097" w:type="dxa"/>
          </w:tcPr>
          <w:p w:rsidR="00626F7E" w:rsidRPr="005C0E5C" w:rsidRDefault="005C0E5C" w:rsidP="005C0E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0E5C">
              <w:rPr>
                <w:rFonts w:ascii="Times New Roman" w:hAnsi="Times New Roman" w:cs="Times New Roman"/>
                <w:b/>
                <w:sz w:val="24"/>
                <w:szCs w:val="24"/>
              </w:rPr>
              <w:t>CONTATTI</w:t>
            </w:r>
          </w:p>
        </w:tc>
        <w:tc>
          <w:tcPr>
            <w:tcW w:w="7934" w:type="dxa"/>
          </w:tcPr>
          <w:p w:rsidR="00DA67B0" w:rsidRPr="0019149E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149E">
              <w:rPr>
                <w:rFonts w:ascii="Times New Roman" w:hAnsi="Times New Roman" w:cs="Times New Roman"/>
                <w:b/>
                <w:sz w:val="24"/>
                <w:szCs w:val="24"/>
              </w:rPr>
              <w:t>Sito web e percorso per visualizzare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l’offerta formativa</w:t>
            </w:r>
            <w:r w:rsidRPr="0019149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27547" w:rsidRPr="00DA67B0" w:rsidRDefault="00027547" w:rsidP="00027547">
            <w:pPr>
              <w:pStyle w:val="Paragrafoelenc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547">
              <w:rPr>
                <w:rFonts w:ascii="Times New Roman" w:hAnsi="Times New Roman" w:cs="Times New Roman"/>
                <w:sz w:val="24"/>
                <w:szCs w:val="24"/>
              </w:rPr>
              <w:t>www.agenziaentrateriscossione.gov.it</w:t>
            </w:r>
          </w:p>
          <w:p w:rsidR="00DA67B0" w:rsidRPr="00DA67B0" w:rsidRDefault="0095210B" w:rsidP="00DA67B0">
            <w:pPr>
              <w:pStyle w:val="Paragrafoelenco"/>
              <w:ind w:left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A3E59" w:rsidRPr="0044304C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https://www.agenziaentrateriscossione.gov.it/it/media-room/Seminare-legalita/</w:t>
              </w:r>
            </w:hyperlink>
            <w:r w:rsidR="00EA3E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67B0" w:rsidRPr="00DA67B0" w:rsidRDefault="00DA67B0" w:rsidP="00DA67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7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A67B0" w:rsidRDefault="00DA67B0" w:rsidP="00DA67B0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70D">
              <w:rPr>
                <w:rFonts w:ascii="Times New Roman" w:hAnsi="Times New Roman" w:cs="Times New Roman"/>
                <w:b/>
                <w:sz w:val="24"/>
                <w:szCs w:val="24"/>
              </w:rPr>
              <w:t>Referente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9903B8">
              <w:rPr>
                <w:rFonts w:ascii="Times New Roman" w:hAnsi="Times New Roman" w:cs="Times New Roman"/>
                <w:sz w:val="24"/>
                <w:szCs w:val="24"/>
              </w:rPr>
              <w:t>Relazioni Esterne e Istituzionali</w:t>
            </w:r>
          </w:p>
          <w:p w:rsidR="00626F7E" w:rsidRPr="00027547" w:rsidRDefault="00DA67B0" w:rsidP="003320FE">
            <w:pPr>
              <w:pStyle w:val="Paragrafoelenco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754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email:</w:t>
            </w:r>
            <w:r w:rsidRPr="00027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hyperlink r:id="rId7" w:history="1">
              <w:r w:rsidR="00027547" w:rsidRPr="00027547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  <w:lang w:val="en-US"/>
                </w:rPr>
                <w:t>sviluppolegalitafiscale@agenziariscossione.gov.it</w:t>
              </w:r>
            </w:hyperlink>
            <w:r w:rsidR="00027547" w:rsidRPr="000275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</w:tbl>
    <w:p w:rsidR="000E1816" w:rsidRPr="00027547" w:rsidRDefault="000E1816" w:rsidP="000E1816">
      <w:pPr>
        <w:jc w:val="both"/>
        <w:rPr>
          <w:sz w:val="24"/>
          <w:szCs w:val="24"/>
          <w:lang w:val="en-US"/>
        </w:rPr>
      </w:pPr>
    </w:p>
    <w:sectPr w:rsidR="000E1816" w:rsidRPr="00027547" w:rsidSect="00102B05">
      <w:pgSz w:w="11906" w:h="16838"/>
      <w:pgMar w:top="426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D307C"/>
    <w:multiLevelType w:val="hybridMultilevel"/>
    <w:tmpl w:val="865E5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EA28C9"/>
    <w:multiLevelType w:val="hybridMultilevel"/>
    <w:tmpl w:val="0F0C7AF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321E8"/>
    <w:multiLevelType w:val="hybridMultilevel"/>
    <w:tmpl w:val="EE389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1EE412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582770"/>
    <w:multiLevelType w:val="hybridMultilevel"/>
    <w:tmpl w:val="B008A77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5436F"/>
    <w:multiLevelType w:val="hybridMultilevel"/>
    <w:tmpl w:val="07603A8A"/>
    <w:lvl w:ilvl="0" w:tplc="F0F440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AB0BBB"/>
    <w:multiLevelType w:val="hybridMultilevel"/>
    <w:tmpl w:val="834EA780"/>
    <w:lvl w:ilvl="0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1F93A7E"/>
    <w:multiLevelType w:val="hybridMultilevel"/>
    <w:tmpl w:val="F2AC4644"/>
    <w:lvl w:ilvl="0" w:tplc="F98E815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0B50D9"/>
    <w:multiLevelType w:val="hybridMultilevel"/>
    <w:tmpl w:val="A51820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B341C"/>
    <w:multiLevelType w:val="hybridMultilevel"/>
    <w:tmpl w:val="CA661F4C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6762C4"/>
    <w:multiLevelType w:val="hybridMultilevel"/>
    <w:tmpl w:val="7DDCCC12"/>
    <w:lvl w:ilvl="0" w:tplc="1FBCF696">
      <w:start w:val="3"/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0" w15:restartNumberingAfterBreak="0">
    <w:nsid w:val="548A68D8"/>
    <w:multiLevelType w:val="hybridMultilevel"/>
    <w:tmpl w:val="3E22FC88"/>
    <w:lvl w:ilvl="0" w:tplc="521EE412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sz w:val="22"/>
      </w:rPr>
    </w:lvl>
    <w:lvl w:ilvl="1" w:tplc="521EE4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sz w:val="22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7340B9"/>
    <w:multiLevelType w:val="hybridMultilevel"/>
    <w:tmpl w:val="5602E640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0"/>
  </w:num>
  <w:num w:numId="6">
    <w:abstractNumId w:val="7"/>
  </w:num>
  <w:num w:numId="7">
    <w:abstractNumId w:val="11"/>
  </w:num>
  <w:num w:numId="8">
    <w:abstractNumId w:val="3"/>
  </w:num>
  <w:num w:numId="9">
    <w:abstractNumId w:val="4"/>
  </w:num>
  <w:num w:numId="10">
    <w:abstractNumId w:val="9"/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CDC"/>
    <w:rsid w:val="00027547"/>
    <w:rsid w:val="000A0422"/>
    <w:rsid w:val="000B499E"/>
    <w:rsid w:val="000E1816"/>
    <w:rsid w:val="000E5B04"/>
    <w:rsid w:val="00102B05"/>
    <w:rsid w:val="001059A9"/>
    <w:rsid w:val="00130300"/>
    <w:rsid w:val="001350C9"/>
    <w:rsid w:val="001B4E04"/>
    <w:rsid w:val="00290768"/>
    <w:rsid w:val="002A4374"/>
    <w:rsid w:val="002A54C4"/>
    <w:rsid w:val="003131B6"/>
    <w:rsid w:val="0032645B"/>
    <w:rsid w:val="003320FE"/>
    <w:rsid w:val="0035451C"/>
    <w:rsid w:val="00356DA0"/>
    <w:rsid w:val="003573B9"/>
    <w:rsid w:val="00373A39"/>
    <w:rsid w:val="003A0ACF"/>
    <w:rsid w:val="003C01D5"/>
    <w:rsid w:val="003E2532"/>
    <w:rsid w:val="003F40EC"/>
    <w:rsid w:val="004A2021"/>
    <w:rsid w:val="004B5743"/>
    <w:rsid w:val="004B7070"/>
    <w:rsid w:val="004E5F0E"/>
    <w:rsid w:val="004F44A5"/>
    <w:rsid w:val="00505A8F"/>
    <w:rsid w:val="00512D3A"/>
    <w:rsid w:val="0058480A"/>
    <w:rsid w:val="00592167"/>
    <w:rsid w:val="005C0E5C"/>
    <w:rsid w:val="005E00A2"/>
    <w:rsid w:val="0061496A"/>
    <w:rsid w:val="00614AA3"/>
    <w:rsid w:val="0062352A"/>
    <w:rsid w:val="00626F7E"/>
    <w:rsid w:val="00637AF5"/>
    <w:rsid w:val="00652A48"/>
    <w:rsid w:val="00704C49"/>
    <w:rsid w:val="00714BF1"/>
    <w:rsid w:val="00741B34"/>
    <w:rsid w:val="00756FB4"/>
    <w:rsid w:val="00795E81"/>
    <w:rsid w:val="007974DB"/>
    <w:rsid w:val="007E5BCD"/>
    <w:rsid w:val="00872E6D"/>
    <w:rsid w:val="008739A8"/>
    <w:rsid w:val="008B5586"/>
    <w:rsid w:val="008B6213"/>
    <w:rsid w:val="008F1A55"/>
    <w:rsid w:val="00932909"/>
    <w:rsid w:val="0095210B"/>
    <w:rsid w:val="009903B8"/>
    <w:rsid w:val="009D4D9C"/>
    <w:rsid w:val="009E151A"/>
    <w:rsid w:val="009F5496"/>
    <w:rsid w:val="00A44F08"/>
    <w:rsid w:val="00A44F0D"/>
    <w:rsid w:val="00AB32A2"/>
    <w:rsid w:val="00B14E83"/>
    <w:rsid w:val="00B2118E"/>
    <w:rsid w:val="00B36D50"/>
    <w:rsid w:val="00B77AA5"/>
    <w:rsid w:val="00B9410A"/>
    <w:rsid w:val="00B94757"/>
    <w:rsid w:val="00BC2CDC"/>
    <w:rsid w:val="00C3670E"/>
    <w:rsid w:val="00C43EB8"/>
    <w:rsid w:val="00CB4DE4"/>
    <w:rsid w:val="00CE791C"/>
    <w:rsid w:val="00D23E3E"/>
    <w:rsid w:val="00D32CB6"/>
    <w:rsid w:val="00D44E87"/>
    <w:rsid w:val="00D50BB2"/>
    <w:rsid w:val="00DA67B0"/>
    <w:rsid w:val="00E04323"/>
    <w:rsid w:val="00E207E3"/>
    <w:rsid w:val="00E245B1"/>
    <w:rsid w:val="00E31AAB"/>
    <w:rsid w:val="00E34F78"/>
    <w:rsid w:val="00EA17A2"/>
    <w:rsid w:val="00EA3E59"/>
    <w:rsid w:val="00EC2F86"/>
    <w:rsid w:val="00F56704"/>
    <w:rsid w:val="00FB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20D804-F22A-4CF9-B77A-CEF0133C4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C2CDC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BC2CD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C2CD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C2CD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C2CD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C2CDC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2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2CD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F54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567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viluppolegalitafiscale@agenziariscossione.gov.i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genziaentrateriscossione.gov.it/it/media-room/Seminare-legalit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F6272-D428-45FF-9378-2260A670E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4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delmedico</dc:creator>
  <cp:lastModifiedBy>AMBROSI PAOLA</cp:lastModifiedBy>
  <cp:revision>2</cp:revision>
  <cp:lastPrinted>2016-07-21T15:22:00Z</cp:lastPrinted>
  <dcterms:created xsi:type="dcterms:W3CDTF">2020-08-19T09:54:00Z</dcterms:created>
  <dcterms:modified xsi:type="dcterms:W3CDTF">2020-08-19T09:54:00Z</dcterms:modified>
</cp:coreProperties>
</file>